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7262" w:rsidRPr="002045C0" w:rsidRDefault="00472356">
      <w:r w:rsidRPr="00472356">
        <w:rPr>
          <w:noProof/>
        </w:rPr>
        <w:drawing>
          <wp:inline distT="0" distB="0" distL="0" distR="0">
            <wp:extent cx="5759450" cy="957051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570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31B3" w:rsidRPr="002045C0" w:rsidRDefault="00A731B3"/>
    <w:p w:rsidR="00A731B3" w:rsidRPr="002045C0" w:rsidRDefault="00A731B3"/>
    <w:p w:rsidR="008A4311" w:rsidRPr="002045C0" w:rsidRDefault="00A731B3" w:rsidP="00C9055E">
      <w:pPr>
        <w:jc w:val="right"/>
        <w:rPr>
          <w:rFonts w:asciiTheme="minorHAnsi" w:hAnsiTheme="minorHAnsi"/>
          <w:sz w:val="20"/>
        </w:rPr>
      </w:pPr>
      <w:r w:rsidRPr="002045C0">
        <w:rPr>
          <w:rFonts w:asciiTheme="minorHAnsi" w:hAnsiTheme="minorHAnsi"/>
          <w:sz w:val="20"/>
        </w:rPr>
        <w:t xml:space="preserve">Załącznik nr </w:t>
      </w:r>
      <w:r w:rsidR="0041413D" w:rsidRPr="002045C0">
        <w:rPr>
          <w:rFonts w:asciiTheme="minorHAnsi" w:hAnsiTheme="minorHAnsi"/>
          <w:sz w:val="20"/>
        </w:rPr>
        <w:t xml:space="preserve">4 </w:t>
      </w:r>
      <w:r w:rsidRPr="002045C0">
        <w:rPr>
          <w:rFonts w:asciiTheme="minorHAnsi" w:hAnsiTheme="minorHAnsi"/>
          <w:sz w:val="20"/>
        </w:rPr>
        <w:t>do Szczegółowego opisu osi priorytetowych RPO WD 2014-2020</w:t>
      </w:r>
      <w:r w:rsidR="004E13BA" w:rsidRPr="002045C0">
        <w:rPr>
          <w:rFonts w:asciiTheme="minorHAnsi" w:hAnsiTheme="minorHAnsi"/>
          <w:sz w:val="20"/>
        </w:rPr>
        <w:t xml:space="preserve"> </w:t>
      </w:r>
    </w:p>
    <w:p w:rsidR="00A731B3" w:rsidRPr="002045C0" w:rsidRDefault="004E13BA" w:rsidP="00C9055E">
      <w:pPr>
        <w:jc w:val="right"/>
        <w:rPr>
          <w:rFonts w:asciiTheme="minorHAnsi" w:hAnsiTheme="minorHAnsi"/>
          <w:sz w:val="20"/>
        </w:rPr>
      </w:pPr>
      <w:r w:rsidRPr="002045C0">
        <w:rPr>
          <w:rFonts w:asciiTheme="minorHAnsi" w:hAnsiTheme="minorHAnsi"/>
          <w:sz w:val="20"/>
        </w:rPr>
        <w:t>z dn</w:t>
      </w:r>
      <w:r w:rsidR="004D2CCA">
        <w:rPr>
          <w:rFonts w:asciiTheme="minorHAnsi" w:hAnsiTheme="minorHAnsi"/>
          <w:sz w:val="20"/>
        </w:rPr>
        <w:t>.</w:t>
      </w:r>
      <w:r w:rsidR="005B61EE">
        <w:rPr>
          <w:rFonts w:asciiTheme="minorHAnsi" w:hAnsiTheme="minorHAnsi"/>
          <w:sz w:val="20"/>
        </w:rPr>
        <w:t xml:space="preserve"> 23 kwietnia 2018</w:t>
      </w:r>
      <w:r w:rsidR="006D00B4">
        <w:rPr>
          <w:rFonts w:asciiTheme="minorHAnsi" w:hAnsiTheme="minorHAnsi"/>
          <w:sz w:val="20"/>
        </w:rPr>
        <w:t xml:space="preserve"> </w:t>
      </w:r>
      <w:r w:rsidR="004D2CCA" w:rsidRPr="00E315EE">
        <w:rPr>
          <w:rFonts w:asciiTheme="minorHAnsi" w:hAnsiTheme="minorHAnsi"/>
          <w:sz w:val="20"/>
        </w:rPr>
        <w:t xml:space="preserve">r.   </w:t>
      </w:r>
    </w:p>
    <w:p w:rsidR="00A731B3" w:rsidRPr="002045C0" w:rsidRDefault="00A731B3" w:rsidP="00A731B3">
      <w:pPr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center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 xml:space="preserve">Zalecenia IZ RPO WD </w:t>
      </w:r>
      <w:bookmarkStart w:id="0" w:name="_GoBack"/>
      <w:bookmarkEnd w:id="0"/>
      <w:r w:rsidR="00C540FF" w:rsidRPr="002045C0">
        <w:rPr>
          <w:rFonts w:asciiTheme="minorHAnsi" w:hAnsiTheme="minorHAnsi"/>
          <w:b/>
          <w:szCs w:val="24"/>
        </w:rPr>
        <w:br/>
      </w:r>
      <w:r w:rsidRPr="002045C0">
        <w:rPr>
          <w:rFonts w:asciiTheme="minorHAnsi" w:hAnsiTheme="minorHAnsi"/>
          <w:b/>
          <w:szCs w:val="24"/>
        </w:rPr>
        <w:t>do tworzenia Planów gospodarki niskoemisyjnej w gminach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Zalecenia IZ RPO WD 2014-2020 do tworzenia Planów gospodarki niskoemisyjnej w gminach oparte na opracowaniu NFOŚiGW dla naborów w ramach IX Osi </w:t>
      </w:r>
      <w:proofErr w:type="spellStart"/>
      <w:r w:rsidRPr="002045C0">
        <w:rPr>
          <w:rFonts w:asciiTheme="minorHAnsi" w:hAnsiTheme="minorHAnsi"/>
          <w:szCs w:val="24"/>
        </w:rPr>
        <w:t>POIiŚ</w:t>
      </w:r>
      <w:proofErr w:type="spellEnd"/>
      <w:r w:rsidRPr="002045C0">
        <w:rPr>
          <w:rFonts w:asciiTheme="minorHAnsi" w:hAnsiTheme="minorHAnsi"/>
          <w:szCs w:val="24"/>
        </w:rPr>
        <w:t xml:space="preserve"> 2007-2013 „Infrastruktura energetyczna przyjazna środowisku i efektywność energetyczna”, działanie 9.3: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Główne cele planów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Założenia do przygotowania planu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>Podstawowe wymagania wobec planu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>Zalecana struktura planu</w:t>
      </w:r>
    </w:p>
    <w:p w:rsidR="00A731B3" w:rsidRPr="002045C0" w:rsidRDefault="00A731B3" w:rsidP="00A731B3">
      <w:pPr>
        <w:tabs>
          <w:tab w:val="left" w:pos="426"/>
        </w:tabs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5.</w:t>
      </w:r>
      <w:r w:rsidRPr="002045C0">
        <w:rPr>
          <w:rFonts w:asciiTheme="minorHAnsi" w:hAnsiTheme="minorHAnsi"/>
          <w:szCs w:val="24"/>
        </w:rPr>
        <w:tab/>
        <w:t>Wskaźniki monitorowania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1. Główne cele planów gospodarki niskoemisyjnej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Plany gospodarki niskoemisyjnej mają m.in. przyczynić się do osiągnięcia celów określonych w pakiecie klimatyczno-energetycznym do roku 2020, tj.: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emisji gazów cieplarnianych;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zwiększenia udziału energii pochodzącej z źródeł odnawialnych;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zużycia energii finalnej, co ma zostać zrealizowane poprzez podniesienie efektywności energetycznej,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a także do poprawy jakości powietrza na obszarach, na których odnotowano przekroczenia jakości poziomów dopuszczalnych stężeń w powietrzu i realizowane są programy (naprawcze) ochrony powietrza (POP) oraz plany działań krótkoterminowych (PDK).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Działania zawarte w planach muszą być spójne z tworzonymi POP i PDK oraz w efekcie doprowadzić do redukcji emisji zanieczyszczeń do powietrza (w tym: pyłów, dwutlenku siarki oraz tlenków azotu).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 uwagi na brak możliwości zaplanowania przez gminy konkretnych działań i budżetów na okres </w:t>
      </w:r>
      <w:r w:rsidR="00F95222" w:rsidRPr="002045C0">
        <w:rPr>
          <w:rFonts w:asciiTheme="minorHAnsi" w:hAnsiTheme="minorHAnsi"/>
          <w:szCs w:val="24"/>
        </w:rPr>
        <w:t>do 2020 r.</w:t>
      </w:r>
      <w:r w:rsidRPr="002045C0">
        <w:rPr>
          <w:rFonts w:asciiTheme="minorHAnsi" w:hAnsiTheme="minorHAnsi"/>
          <w:szCs w:val="24"/>
        </w:rPr>
        <w:t xml:space="preserve">, samorządy mogą przedstawić w planach zakres działań operacyjnych obejmujący najbliższe 3-4 lata od zatwierdzenia planu. Przedstawione działania </w:t>
      </w:r>
      <w:r w:rsidR="0079405A" w:rsidRPr="002045C0">
        <w:rPr>
          <w:rFonts w:asciiTheme="minorHAnsi" w:hAnsiTheme="minorHAnsi"/>
          <w:szCs w:val="24"/>
        </w:rPr>
        <w:t xml:space="preserve">realizowane przez gminę i jej jednostki </w:t>
      </w:r>
      <w:r w:rsidRPr="002045C0">
        <w:rPr>
          <w:rFonts w:asciiTheme="minorHAnsi" w:hAnsiTheme="minorHAnsi"/>
          <w:szCs w:val="24"/>
        </w:rPr>
        <w:t>muszą być spójne z Wieloletnimi Prognozami Finansowymi WPF.</w:t>
      </w:r>
    </w:p>
    <w:p w:rsidR="00A731B3" w:rsidRDefault="00A731B3" w:rsidP="00A731B3">
      <w:pPr>
        <w:jc w:val="both"/>
        <w:rPr>
          <w:rFonts w:asciiTheme="minorHAnsi" w:hAnsiTheme="minorHAnsi"/>
          <w:szCs w:val="24"/>
        </w:rPr>
      </w:pPr>
    </w:p>
    <w:p w:rsidR="00C51CB1" w:rsidRPr="002045C0" w:rsidRDefault="00C51CB1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2. Założenia do przygotowania planu gospodarki niskoemisyjnej: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zakres działań na szczeblu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całości obszaru geograficznego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skoncentrowanie się na działaniach niskoemisyjnych i efektywnie wykorzystujących zasoby, w tym poprawie efektywności energetycznej, wykorzystaniu OZE, czyli wszystkich działań mających na celu zmniejszenie emisji zanieczyszczeń do powietrza w tym pyłów, dwutlenku siarki, tlenków azotu oraz emisji dwutlenku węgla, ze szczególnym uwzględnieniem obszarów, na których odnotowano przekro</w:t>
      </w:r>
      <w:r w:rsidR="00EB5F83" w:rsidRPr="002045C0">
        <w:rPr>
          <w:sz w:val="24"/>
          <w:szCs w:val="24"/>
        </w:rPr>
        <w:t xml:space="preserve">czenia dopuszczalnych stężeń w </w:t>
      </w:r>
      <w:r w:rsidRPr="002045C0">
        <w:rPr>
          <w:sz w:val="24"/>
          <w:szCs w:val="24"/>
        </w:rPr>
        <w:t>powietrzu,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współuczestnictwo podmiotów będących producentami i/lub odbiorcami energii (z wyjątkiem instalacji objętych systemem EU ETS) ze szczególnym uwzględnieniem działań w sektorze publicznym, 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planem obszarów, w których władze lokalne mają wpływ na zużycie energii w perspektywie długoterminowej (w tym planowanie przestrzenne),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na celu wspieranie produktów i usług efektywnych energetycznie (np. zamówienia publiczne),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wpływ na zmiany postaw konsumpcyjnych użytkowników energii (współpraca z mieszkańcami i zainteresowanymi stronami, działania edukacyjne),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nowo</w:t>
      </w:r>
      <w:r w:rsidR="00EB5F83" w:rsidRPr="002045C0">
        <w:rPr>
          <w:sz w:val="24"/>
          <w:szCs w:val="24"/>
        </w:rPr>
        <w:t xml:space="preserve"> </w:t>
      </w:r>
      <w:r w:rsidRPr="002045C0">
        <w:rPr>
          <w:sz w:val="24"/>
          <w:szCs w:val="24"/>
        </w:rPr>
        <w:t>tworzonymi bądź aktualizowanymi założeniami do planów zaopatrzenia w ciepło, chłód i energię elektryczną bądź paliwa gazowe (lub założeniami do tych planów) i programami ochrony powietrza 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3. Podstawowe wymagania wobec planu: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przyjęcie do realizacji planu poprzez uchwałę Rady Gminy (wpisanie do WPF</w:t>
      </w:r>
      <w:r w:rsidR="0079405A" w:rsidRPr="002045C0">
        <w:rPr>
          <w:sz w:val="24"/>
          <w:szCs w:val="24"/>
        </w:rPr>
        <w:t xml:space="preserve"> zadań realizowanych przez gminę i jej jednostki</w:t>
      </w:r>
      <w:r w:rsidRPr="002045C0">
        <w:rPr>
          <w:sz w:val="24"/>
          <w:szCs w:val="24"/>
        </w:rPr>
        <w:t>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aktualność planu na moment rozliczania umowy o dofinansowanie w ramach RPO WD 2014-2020,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wskazanie mierników osiągnięcia celów,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określenie źródeł finansowania,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plan wdrażania, monitorowania i weryfikacji (procedury),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innymi planami/programami (miejscowy plan zagospodarowania przestrzennego, założenia/plan zaopatrzenia w ciepło, energię elektryczną i paliwa gazowe, program ochrony powietrza),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zgodność z przepisami prawa w zakresie strategicznej oceny oddziaływania na środowisko.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kompleksowość planu, tj. wskazanie zadań inwestycyjnych w następujących obszarach, </w:t>
      </w:r>
      <w:r w:rsidR="00DF32EE" w:rsidRPr="002045C0">
        <w:rPr>
          <w:sz w:val="24"/>
          <w:szCs w:val="24"/>
        </w:rPr>
        <w:t>m.in.</w:t>
      </w:r>
      <w:r w:rsidRPr="002045C0">
        <w:rPr>
          <w:sz w:val="24"/>
          <w:szCs w:val="24"/>
        </w:rPr>
        <w:t>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budynkach/instalacjach (budynki i urządzenia komunalne, budynki i urządzenia usługowe niekomunalne, budynki mieszkalne, oświetlenie uliczne; zakłady przemysłowe poza EU ETS – fakultatywnie), dystrybucja ciepła,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lastRenderedPageBreak/>
        <w:t>zużycie energii w transporcie (transport publiczny, tabor gminny, transport prywatny i komercyjny, transport szynowy), w tym poprzez wdrażanie systemów organizacji ruchu,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gospodarka odpadami – w zakresie emisji nie związanej ze zużyciem energii (CH4 ze składowisk) – fakultatywnie,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produkcja energii – zakłady/instalacje do produkcji energii elektrycznej, ciepła i chłodu.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oraz zadań </w:t>
      </w:r>
      <w:proofErr w:type="spellStart"/>
      <w:r w:rsidRPr="002045C0">
        <w:rPr>
          <w:rFonts w:asciiTheme="minorHAnsi" w:hAnsiTheme="minorHAnsi"/>
          <w:szCs w:val="24"/>
        </w:rPr>
        <w:t>nieinwestycyjnych</w:t>
      </w:r>
      <w:proofErr w:type="spellEnd"/>
      <w:r w:rsidRPr="002045C0">
        <w:rPr>
          <w:rFonts w:asciiTheme="minorHAnsi" w:hAnsiTheme="minorHAnsi"/>
          <w:szCs w:val="24"/>
        </w:rPr>
        <w:t>, takich jak planowanie miejskie, zamówienia publiczne, strategia komunikacyjna, promowanie gospodarki niskoemisyjnej etc.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4. Zalecana struktura planu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Streszczenie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Ogólna strategia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Cele strategiczne i szczegółowe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Stan obecny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Identyfikacja obszarów problemowych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Aspekty organizacyjne i finansowe (struktury organizacyjne, zasoby ludzie, zaangażowane strony, budżet, źródła finansowania inwestycji, środki finansowe na monitoring i ocenę)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 xml:space="preserve">Wyniki bazowej inwentaryzacji emisji dwutlenku węgla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 xml:space="preserve">Działania/zadania </w:t>
      </w:r>
      <w:r w:rsidR="008D57A8" w:rsidRPr="002045C0">
        <w:rPr>
          <w:rFonts w:asciiTheme="minorHAnsi" w:hAnsiTheme="minorHAnsi"/>
          <w:szCs w:val="24"/>
        </w:rPr>
        <w:t xml:space="preserve">(projekty) </w:t>
      </w:r>
      <w:r w:rsidRPr="002045C0">
        <w:rPr>
          <w:rFonts w:asciiTheme="minorHAnsi" w:hAnsiTheme="minorHAnsi"/>
          <w:szCs w:val="24"/>
        </w:rPr>
        <w:t>i środki zaplanowane na cały okres objęty planem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Długoterminowa strategia, cele i zobowiązania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Krótko/średnioterminowe działania/zadania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(opis</w:t>
      </w:r>
      <w:r w:rsidR="008D57A8" w:rsidRPr="002045C0">
        <w:rPr>
          <w:rFonts w:asciiTheme="minorHAnsi" w:hAnsiTheme="minorHAnsi"/>
          <w:szCs w:val="24"/>
        </w:rPr>
        <w:t xml:space="preserve"> projektu</w:t>
      </w:r>
      <w:r w:rsidRPr="002045C0">
        <w:rPr>
          <w:rFonts w:asciiTheme="minorHAnsi" w:hAnsiTheme="minorHAnsi"/>
          <w:szCs w:val="24"/>
        </w:rPr>
        <w:t>, podmiot odpowiedzialn</w:t>
      </w:r>
      <w:r w:rsidR="008D57A8" w:rsidRPr="002045C0">
        <w:rPr>
          <w:rFonts w:asciiTheme="minorHAnsi" w:hAnsiTheme="minorHAnsi"/>
          <w:szCs w:val="24"/>
        </w:rPr>
        <w:t>y</w:t>
      </w:r>
      <w:r w:rsidRPr="002045C0">
        <w:rPr>
          <w:rFonts w:asciiTheme="minorHAnsi" w:hAnsiTheme="minorHAnsi"/>
          <w:szCs w:val="24"/>
        </w:rPr>
        <w:t xml:space="preserve"> za realizację</w:t>
      </w:r>
      <w:r w:rsidR="00E24EC4" w:rsidRPr="002045C0">
        <w:rPr>
          <w:rFonts w:asciiTheme="minorHAnsi" w:hAnsiTheme="minorHAnsi"/>
          <w:szCs w:val="24"/>
        </w:rPr>
        <w:t xml:space="preserve"> (be</w:t>
      </w:r>
      <w:r w:rsidR="0084699A" w:rsidRPr="002045C0">
        <w:rPr>
          <w:rFonts w:asciiTheme="minorHAnsi" w:hAnsiTheme="minorHAnsi"/>
          <w:szCs w:val="24"/>
        </w:rPr>
        <w:t>n</w:t>
      </w:r>
      <w:r w:rsidR="00E24EC4" w:rsidRPr="002045C0">
        <w:rPr>
          <w:rFonts w:asciiTheme="minorHAnsi" w:hAnsiTheme="minorHAnsi"/>
          <w:szCs w:val="24"/>
        </w:rPr>
        <w:t>eficjent)</w:t>
      </w:r>
      <w:r w:rsidRPr="002045C0">
        <w:rPr>
          <w:rFonts w:asciiTheme="minorHAnsi" w:hAnsiTheme="minorHAnsi"/>
          <w:szCs w:val="24"/>
        </w:rPr>
        <w:t>, harmonogram, koszty, wskaźniki)</w:t>
      </w:r>
      <w:r w:rsidR="00E24EC4" w:rsidRPr="002045C0">
        <w:rPr>
          <w:rFonts w:asciiTheme="minorHAnsi" w:hAnsiTheme="minorHAnsi"/>
          <w:szCs w:val="24"/>
        </w:rPr>
        <w:t>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5. Wskaźniki monitorowania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emisji CO2 w stosunku do lat poprzednich (1990 bądź innego możliwego do inwentaryzacji),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zużycia energii finalnej w stosu</w:t>
      </w:r>
      <w:r w:rsidR="00C6580D" w:rsidRPr="002045C0">
        <w:rPr>
          <w:sz w:val="24"/>
          <w:szCs w:val="24"/>
        </w:rPr>
        <w:t>nku do przyjętego roku bazowego,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udział zużytej energii pochodzącej ze źródeł odnawialnych,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proponowane monitorowanie wskaźników w oparciu o metodologię opracowaną przez Wspólne Centrum Badawcze (JRC) Komisji Europejskiej we współpracy z Dyrekcją Generalną ds. Energii (DG ENER) i Biurem Porozumienia Burmistrzów, zawartą w poradniku „Jak opracować plan działań na rzecz zrównoważonej energii (SEAP)”,</w:t>
      </w:r>
    </w:p>
    <w:p w:rsidR="00A731B3" w:rsidRPr="002045C0" w:rsidRDefault="00AA06BE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</w:t>
      </w:r>
      <w:r w:rsidR="00A731B3" w:rsidRPr="002045C0">
        <w:rPr>
          <w:sz w:val="24"/>
          <w:szCs w:val="24"/>
        </w:rPr>
        <w:t xml:space="preserve"> celu wyznaczenia poziomu redukcji zużycia energii, uzyskanej poprzez podniesienie efektywności energetycznej zaleca się k</w:t>
      </w:r>
      <w:r w:rsidR="005C170B" w:rsidRPr="002045C0">
        <w:rPr>
          <w:sz w:val="24"/>
          <w:szCs w:val="24"/>
        </w:rPr>
        <w:t>orzystanie z danych zawartych w </w:t>
      </w:r>
      <w:r w:rsidR="00A731B3" w:rsidRPr="002045C0">
        <w:rPr>
          <w:sz w:val="24"/>
          <w:szCs w:val="24"/>
        </w:rPr>
        <w:t>audytach energetycznych.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sectPr w:rsidR="00A731B3" w:rsidRPr="002045C0" w:rsidSect="00A731B3">
      <w:foot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108A" w:rsidRDefault="004A108A" w:rsidP="00AE123C">
      <w:pPr>
        <w:spacing w:line="240" w:lineRule="auto"/>
      </w:pPr>
      <w:r>
        <w:separator/>
      </w:r>
    </w:p>
  </w:endnote>
  <w:endnote w:type="continuationSeparator" w:id="0">
    <w:p w:rsidR="004A108A" w:rsidRDefault="004A108A" w:rsidP="00AE12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969699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AE123C" w:rsidRPr="00AE123C" w:rsidRDefault="00A13493">
        <w:pPr>
          <w:pStyle w:val="Stopka"/>
          <w:jc w:val="center"/>
          <w:rPr>
            <w:rFonts w:asciiTheme="minorHAnsi" w:hAnsiTheme="minorHAnsi"/>
            <w:sz w:val="20"/>
          </w:rPr>
        </w:pPr>
        <w:r w:rsidRPr="00AE123C">
          <w:rPr>
            <w:rFonts w:asciiTheme="minorHAnsi" w:hAnsiTheme="minorHAnsi"/>
            <w:sz w:val="20"/>
          </w:rPr>
          <w:fldChar w:fldCharType="begin"/>
        </w:r>
        <w:r w:rsidR="00AE123C" w:rsidRPr="00AE123C">
          <w:rPr>
            <w:rFonts w:asciiTheme="minorHAnsi" w:hAnsiTheme="minorHAnsi"/>
            <w:sz w:val="20"/>
          </w:rPr>
          <w:instrText>PAGE   \* MERGEFORMAT</w:instrText>
        </w:r>
        <w:r w:rsidRPr="00AE123C">
          <w:rPr>
            <w:rFonts w:asciiTheme="minorHAnsi" w:hAnsiTheme="minorHAnsi"/>
            <w:sz w:val="20"/>
          </w:rPr>
          <w:fldChar w:fldCharType="separate"/>
        </w:r>
        <w:r w:rsidR="00472356">
          <w:rPr>
            <w:rFonts w:asciiTheme="minorHAnsi" w:hAnsiTheme="minorHAnsi"/>
            <w:noProof/>
            <w:sz w:val="20"/>
          </w:rPr>
          <w:t>1</w:t>
        </w:r>
        <w:r w:rsidRPr="00AE123C">
          <w:rPr>
            <w:rFonts w:asciiTheme="minorHAnsi" w:hAnsiTheme="minorHAnsi"/>
            <w:sz w:val="20"/>
          </w:rPr>
          <w:fldChar w:fldCharType="end"/>
        </w:r>
      </w:p>
    </w:sdtContent>
  </w:sdt>
  <w:p w:rsidR="00AE123C" w:rsidRDefault="00AE12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108A" w:rsidRDefault="004A108A" w:rsidP="00AE123C">
      <w:pPr>
        <w:spacing w:line="240" w:lineRule="auto"/>
      </w:pPr>
      <w:r>
        <w:separator/>
      </w:r>
    </w:p>
  </w:footnote>
  <w:footnote w:type="continuationSeparator" w:id="0">
    <w:p w:rsidR="004A108A" w:rsidRDefault="004A108A" w:rsidP="00AE12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0B729D"/>
    <w:multiLevelType w:val="hybridMultilevel"/>
    <w:tmpl w:val="BDD89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8698B"/>
    <w:multiLevelType w:val="hybridMultilevel"/>
    <w:tmpl w:val="0A966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503506"/>
    <w:multiLevelType w:val="hybridMultilevel"/>
    <w:tmpl w:val="BCFEE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C59E3"/>
    <w:multiLevelType w:val="hybridMultilevel"/>
    <w:tmpl w:val="9CBA0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364"/>
    <w:rsid w:val="00005BF3"/>
    <w:rsid w:val="00025FAF"/>
    <w:rsid w:val="00032CBA"/>
    <w:rsid w:val="00064FA1"/>
    <w:rsid w:val="00067F62"/>
    <w:rsid w:val="0009722C"/>
    <w:rsid w:val="000A0ABF"/>
    <w:rsid w:val="000D6E26"/>
    <w:rsid w:val="000D79DC"/>
    <w:rsid w:val="001142AA"/>
    <w:rsid w:val="00120785"/>
    <w:rsid w:val="00122FFC"/>
    <w:rsid w:val="0014063C"/>
    <w:rsid w:val="001429CD"/>
    <w:rsid w:val="001443D2"/>
    <w:rsid w:val="00151894"/>
    <w:rsid w:val="00153A80"/>
    <w:rsid w:val="00156765"/>
    <w:rsid w:val="001623A6"/>
    <w:rsid w:val="0016434D"/>
    <w:rsid w:val="00166A72"/>
    <w:rsid w:val="001970B9"/>
    <w:rsid w:val="001A29E9"/>
    <w:rsid w:val="001E1A6E"/>
    <w:rsid w:val="001F2E1B"/>
    <w:rsid w:val="001F6510"/>
    <w:rsid w:val="002045C0"/>
    <w:rsid w:val="002056C2"/>
    <w:rsid w:val="00225A5E"/>
    <w:rsid w:val="00243364"/>
    <w:rsid w:val="002505DA"/>
    <w:rsid w:val="002537C1"/>
    <w:rsid w:val="002B1F35"/>
    <w:rsid w:val="002B7AA7"/>
    <w:rsid w:val="002D2DD9"/>
    <w:rsid w:val="002E4699"/>
    <w:rsid w:val="00313EF3"/>
    <w:rsid w:val="00326E75"/>
    <w:rsid w:val="00336FFD"/>
    <w:rsid w:val="00342D80"/>
    <w:rsid w:val="003754DA"/>
    <w:rsid w:val="003B4407"/>
    <w:rsid w:val="0041049C"/>
    <w:rsid w:val="0041413D"/>
    <w:rsid w:val="00436C75"/>
    <w:rsid w:val="00444D27"/>
    <w:rsid w:val="004532B2"/>
    <w:rsid w:val="004615F6"/>
    <w:rsid w:val="00472356"/>
    <w:rsid w:val="004A108A"/>
    <w:rsid w:val="004D0AD0"/>
    <w:rsid w:val="004D1E4B"/>
    <w:rsid w:val="004D2CCA"/>
    <w:rsid w:val="004E13BA"/>
    <w:rsid w:val="004E4D68"/>
    <w:rsid w:val="004E6454"/>
    <w:rsid w:val="00567A35"/>
    <w:rsid w:val="005749EF"/>
    <w:rsid w:val="00584DA3"/>
    <w:rsid w:val="005B61EE"/>
    <w:rsid w:val="005C170B"/>
    <w:rsid w:val="005F51FC"/>
    <w:rsid w:val="006157E3"/>
    <w:rsid w:val="006754B2"/>
    <w:rsid w:val="0067611B"/>
    <w:rsid w:val="006C43B3"/>
    <w:rsid w:val="006D00B4"/>
    <w:rsid w:val="006E5301"/>
    <w:rsid w:val="00707482"/>
    <w:rsid w:val="0071657A"/>
    <w:rsid w:val="00746568"/>
    <w:rsid w:val="007767B9"/>
    <w:rsid w:val="0077768C"/>
    <w:rsid w:val="00782DAA"/>
    <w:rsid w:val="007865CA"/>
    <w:rsid w:val="0079405A"/>
    <w:rsid w:val="007C3529"/>
    <w:rsid w:val="00814D20"/>
    <w:rsid w:val="0084699A"/>
    <w:rsid w:val="00857E61"/>
    <w:rsid w:val="008747EB"/>
    <w:rsid w:val="00881469"/>
    <w:rsid w:val="00883053"/>
    <w:rsid w:val="008A08FD"/>
    <w:rsid w:val="008A4311"/>
    <w:rsid w:val="008D57A8"/>
    <w:rsid w:val="008D6516"/>
    <w:rsid w:val="008E2CB7"/>
    <w:rsid w:val="00914399"/>
    <w:rsid w:val="00914BB6"/>
    <w:rsid w:val="0092132D"/>
    <w:rsid w:val="00924BF9"/>
    <w:rsid w:val="00925D90"/>
    <w:rsid w:val="00970640"/>
    <w:rsid w:val="00990313"/>
    <w:rsid w:val="009A39EF"/>
    <w:rsid w:val="009C3485"/>
    <w:rsid w:val="009C6098"/>
    <w:rsid w:val="009D27E8"/>
    <w:rsid w:val="009D48FF"/>
    <w:rsid w:val="009E61B4"/>
    <w:rsid w:val="00A039ED"/>
    <w:rsid w:val="00A12237"/>
    <w:rsid w:val="00A13493"/>
    <w:rsid w:val="00A22389"/>
    <w:rsid w:val="00A43051"/>
    <w:rsid w:val="00A57BF1"/>
    <w:rsid w:val="00A626D1"/>
    <w:rsid w:val="00A65B12"/>
    <w:rsid w:val="00A731B3"/>
    <w:rsid w:val="00A910F9"/>
    <w:rsid w:val="00AA06BE"/>
    <w:rsid w:val="00AB7262"/>
    <w:rsid w:val="00AC57AD"/>
    <w:rsid w:val="00AE123C"/>
    <w:rsid w:val="00B31D5F"/>
    <w:rsid w:val="00B546D5"/>
    <w:rsid w:val="00BA267E"/>
    <w:rsid w:val="00BC129A"/>
    <w:rsid w:val="00BF71B0"/>
    <w:rsid w:val="00C51CB1"/>
    <w:rsid w:val="00C540FF"/>
    <w:rsid w:val="00C6580D"/>
    <w:rsid w:val="00C9055E"/>
    <w:rsid w:val="00CC0AD9"/>
    <w:rsid w:val="00CD72F7"/>
    <w:rsid w:val="00CE1748"/>
    <w:rsid w:val="00CF2AAD"/>
    <w:rsid w:val="00D3611A"/>
    <w:rsid w:val="00D4366B"/>
    <w:rsid w:val="00D4494D"/>
    <w:rsid w:val="00D523E6"/>
    <w:rsid w:val="00D602F8"/>
    <w:rsid w:val="00D74518"/>
    <w:rsid w:val="00D90427"/>
    <w:rsid w:val="00DA160B"/>
    <w:rsid w:val="00DC57B0"/>
    <w:rsid w:val="00DF32EE"/>
    <w:rsid w:val="00E0276F"/>
    <w:rsid w:val="00E24EC4"/>
    <w:rsid w:val="00E37D60"/>
    <w:rsid w:val="00E47CFD"/>
    <w:rsid w:val="00E71A10"/>
    <w:rsid w:val="00E71FEE"/>
    <w:rsid w:val="00EA29B4"/>
    <w:rsid w:val="00EB2444"/>
    <w:rsid w:val="00EB5F83"/>
    <w:rsid w:val="00ED2133"/>
    <w:rsid w:val="00EE2CC0"/>
    <w:rsid w:val="00EF710F"/>
    <w:rsid w:val="00F1042C"/>
    <w:rsid w:val="00F32C09"/>
    <w:rsid w:val="00F33FD5"/>
    <w:rsid w:val="00F42428"/>
    <w:rsid w:val="00F564C6"/>
    <w:rsid w:val="00F6631E"/>
    <w:rsid w:val="00F772E8"/>
    <w:rsid w:val="00F857C7"/>
    <w:rsid w:val="00F87524"/>
    <w:rsid w:val="00F95222"/>
    <w:rsid w:val="00FA08DA"/>
    <w:rsid w:val="00FB494B"/>
    <w:rsid w:val="00FB66DF"/>
    <w:rsid w:val="00FE4BA0"/>
    <w:rsid w:val="00FF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61101"/>
  <w15:docId w15:val="{5DF4F7D3-F5AF-413B-87E2-4A20FE16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3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1B3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A731B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731B3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23C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23C"/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8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8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89"/>
    <w:rPr>
      <w:rFonts w:ascii="Times New Roman" w:eastAsiaTheme="minorEastAsia" w:hAnsi="Times New Roman" w:cs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48FF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878</Words>
  <Characters>5272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Magdalena Danowska</cp:lastModifiedBy>
  <cp:revision>7</cp:revision>
  <cp:lastPrinted>2018-01-22T10:48:00Z</cp:lastPrinted>
  <dcterms:created xsi:type="dcterms:W3CDTF">2018-03-20T06:59:00Z</dcterms:created>
  <dcterms:modified xsi:type="dcterms:W3CDTF">2018-04-24T09:26:00Z</dcterms:modified>
</cp:coreProperties>
</file>